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关于开展“解放思想再出发、创新发展谋新篇”主题团日活动的通知</w:t>
      </w:r>
    </w:p>
    <w:p>
      <w:pPr>
        <w:rPr>
          <w:rFonts w:asciiTheme="majorEastAsia" w:hAnsiTheme="majorEastAsia" w:eastAsiaTheme="majorEastAsia" w:cstheme="majorEastAsia"/>
          <w:sz w:val="28"/>
          <w:szCs w:val="28"/>
        </w:rPr>
      </w:pP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各二级学院团总支、团支部</w:t>
      </w:r>
      <w:ins w:id="0" w:author="Microsoft Office 用户" w:date="2020-04-19T21:18:00Z">
        <w:r>
          <w:rPr>
            <w:rFonts w:asciiTheme="majorEastAsia" w:hAnsiTheme="majorEastAsia" w:eastAsiaTheme="majorEastAsia" w:cstheme="majorEastAsia"/>
            <w:sz w:val="28"/>
            <w:szCs w:val="28"/>
          </w:rPr>
          <w:t>、</w:t>
        </w:r>
      </w:ins>
      <w:ins w:id="1" w:author="Microsoft Office 用户" w:date="2020-04-19T21:18:00Z">
        <w:r>
          <w:rPr>
            <w:rFonts w:hint="eastAsia" w:asciiTheme="majorEastAsia" w:hAnsiTheme="majorEastAsia" w:eastAsiaTheme="majorEastAsia" w:cstheme="majorEastAsia"/>
            <w:sz w:val="28"/>
            <w:szCs w:val="28"/>
          </w:rPr>
          <w:t>社区</w:t>
        </w:r>
      </w:ins>
      <w:ins w:id="2" w:author="Microsoft Office 用户" w:date="2020-04-19T21:18:00Z">
        <w:r>
          <w:rPr>
            <w:rFonts w:asciiTheme="majorEastAsia" w:hAnsiTheme="majorEastAsia" w:eastAsiaTheme="majorEastAsia" w:cstheme="majorEastAsia"/>
            <w:sz w:val="28"/>
            <w:szCs w:val="28"/>
          </w:rPr>
          <w:t>团工委</w:t>
        </w:r>
      </w:ins>
      <w:r>
        <w:rPr>
          <w:rFonts w:hint="eastAsia" w:asciiTheme="majorEastAsia" w:hAnsiTheme="majorEastAsia" w:eastAsiaTheme="majorEastAsia" w:cstheme="majorEastAsia"/>
          <w:sz w:val="28"/>
          <w:szCs w:val="28"/>
        </w:rPr>
        <w:t>：</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根据《关于认真学习宣传贯彻习近平总书记在浙江考察时的重要讲话精神的通知》（团浙〔2020〕</w:t>
      </w:r>
      <w:r>
        <w:rPr>
          <w:rFonts w:asciiTheme="majorEastAsia" w:hAnsiTheme="majorEastAsia" w:eastAsiaTheme="majorEastAsia" w:cstheme="majorEastAsia"/>
          <w:sz w:val="28"/>
          <w:szCs w:val="28"/>
        </w:rPr>
        <w:t>5</w:t>
      </w:r>
      <w:r>
        <w:rPr>
          <w:rFonts w:hint="eastAsia" w:asciiTheme="majorEastAsia" w:hAnsiTheme="majorEastAsia" w:eastAsiaTheme="majorEastAsia" w:cstheme="majorEastAsia"/>
          <w:sz w:val="28"/>
          <w:szCs w:val="28"/>
        </w:rPr>
        <w:t>号），《关于开展‘解放思想再出发</w:t>
      </w:r>
      <w:ins w:id="3" w:author="甘草" w:date="2020-04-20T08:28:28Z">
        <w:r>
          <w:rPr>
            <w:rFonts w:hint="eastAsia" w:asciiTheme="majorEastAsia" w:hAnsiTheme="majorEastAsia" w:eastAsiaTheme="majorEastAsia" w:cstheme="majorEastAsia"/>
            <w:sz w:val="28"/>
            <w:szCs w:val="28"/>
            <w:lang w:val="en-US" w:eastAsia="zh-CN"/>
          </w:rPr>
          <w:t xml:space="preserve"> </w:t>
        </w:r>
      </w:ins>
      <w:r>
        <w:rPr>
          <w:rFonts w:hint="eastAsia" w:asciiTheme="majorEastAsia" w:hAnsiTheme="majorEastAsia" w:eastAsiaTheme="majorEastAsia" w:cstheme="majorEastAsia"/>
          <w:sz w:val="28"/>
          <w:szCs w:val="28"/>
        </w:rPr>
        <w:t>创新发展谋新篇’主题团日活动的通知》（浙机电团〔2020〕1号）文件精神，</w:t>
      </w:r>
      <w:ins w:id="4" w:author="Microsoft Office 用户" w:date="2020-04-19T21:08:00Z">
        <w:r>
          <w:rPr>
            <w:rFonts w:asciiTheme="majorEastAsia" w:hAnsiTheme="majorEastAsia" w:eastAsiaTheme="majorEastAsia" w:cstheme="majorEastAsia"/>
            <w:sz w:val="28"/>
            <w:szCs w:val="28"/>
          </w:rPr>
          <w:t>为</w:t>
        </w:r>
      </w:ins>
      <w:r>
        <w:rPr>
          <w:rFonts w:hint="eastAsia" w:asciiTheme="majorEastAsia" w:hAnsiTheme="majorEastAsia" w:eastAsiaTheme="majorEastAsia" w:cstheme="majorEastAsia"/>
          <w:sz w:val="28"/>
          <w:szCs w:val="28"/>
        </w:rPr>
        <w:t>深入学习宣传贯彻习近平总书记在浙江考察时的重要讲话精神，切实把全校广大团员青年的思想和行动统一到习近平总书记的重要讲话精神上来</w:t>
      </w:r>
      <w:del w:id="5" w:author="Microsoft Office 用户" w:date="2020-04-19T21:09:00Z">
        <w:r>
          <w:rPr>
            <w:rFonts w:hint="eastAsia" w:asciiTheme="majorEastAsia" w:hAnsiTheme="majorEastAsia" w:eastAsiaTheme="majorEastAsia" w:cstheme="majorEastAsia"/>
            <w:sz w:val="28"/>
            <w:szCs w:val="28"/>
          </w:rPr>
          <w:delText>。</w:delText>
        </w:r>
      </w:del>
      <w:ins w:id="6" w:author="Microsoft Office 用户" w:date="2020-04-19T21:09:00Z">
        <w:r>
          <w:rPr>
            <w:rFonts w:asciiTheme="majorEastAsia" w:hAnsiTheme="majorEastAsia" w:eastAsiaTheme="majorEastAsia" w:cstheme="majorEastAsia"/>
            <w:sz w:val="28"/>
            <w:szCs w:val="28"/>
          </w:rPr>
          <w:t>，</w:t>
        </w:r>
      </w:ins>
      <w:del w:id="7" w:author="Microsoft Office 用户" w:date="2020-04-19T21:09:00Z">
        <w:r>
          <w:rPr>
            <w:rFonts w:hint="eastAsia" w:asciiTheme="majorEastAsia" w:hAnsiTheme="majorEastAsia" w:eastAsiaTheme="majorEastAsia" w:cstheme="majorEastAsia"/>
            <w:sz w:val="28"/>
            <w:szCs w:val="28"/>
          </w:rPr>
          <w:delText>团结带领我校广大团员青年在奋力夺取疫情防控和经济社会发展双胜利中担当作为，为确保我省如期高水平全面建成小康社会，努力成为新时代全面展示中国特色社会主义制度优越性的重要窗口作青春贡献。同时引导全体团员青年面对新形势、新任务、新要求,对标高质量发展目标,立足本职岗位,补齐短板,聚力攻坚,团结带领团员青年在奋力夺取疫情防控和实现集团经营目标“双胜利”，实现我校“双高”计划顺利实施中担当作为,</w:delText>
        </w:r>
      </w:del>
      <w:r>
        <w:rPr>
          <w:rFonts w:hint="eastAsia" w:asciiTheme="majorEastAsia" w:hAnsiTheme="majorEastAsia" w:eastAsiaTheme="majorEastAsia" w:cstheme="majorEastAsia"/>
          <w:sz w:val="28"/>
          <w:szCs w:val="28"/>
        </w:rPr>
        <w:t>结合当前“停课不停学”网课学习安排，校团委决定开展“解放思想再出发、创新发展谋新篇”主题团日活动，现将有关事宜通知如下。</w:t>
      </w:r>
    </w:p>
    <w:p>
      <w:pPr>
        <w:ind w:firstLine="562" w:firstLineChars="200"/>
        <w:outlineLvl w:val="0"/>
        <w:rPr>
          <w:rFonts w:asciiTheme="majorEastAsia" w:hAnsiTheme="majorEastAsia" w:eastAsiaTheme="majorEastAsia" w:cstheme="majorEastAsia"/>
          <w:b/>
          <w:bCs/>
          <w:sz w:val="28"/>
          <w:szCs w:val="28"/>
        </w:rPr>
        <w:pPrChange w:id="8" w:author="Microsoft Office 用户" w:date="2020-04-19T21:10:00Z">
          <w:pPr/>
        </w:pPrChange>
      </w:pPr>
      <w:r>
        <w:rPr>
          <w:rFonts w:hint="eastAsia" w:asciiTheme="majorEastAsia" w:hAnsiTheme="majorEastAsia" w:eastAsiaTheme="majorEastAsia" w:cstheme="majorEastAsia"/>
          <w:b/>
          <w:bCs/>
          <w:sz w:val="28"/>
          <w:szCs w:val="28"/>
        </w:rPr>
        <w:t>一、活动主题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解放思想再出发、创新发展谋新篇</w:t>
      </w:r>
    </w:p>
    <w:p>
      <w:pPr>
        <w:ind w:firstLine="560" w:firstLineChars="200"/>
        <w:outlineLvl w:val="0"/>
        <w:rPr>
          <w:rFonts w:asciiTheme="majorEastAsia" w:hAnsiTheme="majorEastAsia" w:eastAsiaTheme="majorEastAsia" w:cstheme="majorEastAsia"/>
          <w:b/>
          <w:bCs/>
          <w:sz w:val="28"/>
          <w:szCs w:val="28"/>
        </w:rPr>
        <w:pPrChange w:id="9" w:author="Microsoft Office 用户" w:date="2020-04-19T21:10:00Z">
          <w:pPr/>
        </w:pPrChange>
      </w:pPr>
      <w:r>
        <w:rPr>
          <w:rFonts w:hint="eastAsia" w:asciiTheme="majorEastAsia" w:hAnsiTheme="majorEastAsia" w:eastAsiaTheme="majorEastAsia" w:cstheme="majorEastAsia"/>
          <w:sz w:val="28"/>
          <w:szCs w:val="28"/>
        </w:rPr>
        <w:t>二</w:t>
      </w:r>
      <w:r>
        <w:rPr>
          <w:rFonts w:hint="eastAsia" w:asciiTheme="majorEastAsia" w:hAnsiTheme="majorEastAsia" w:eastAsiaTheme="majorEastAsia" w:cstheme="majorEastAsia"/>
          <w:b/>
          <w:bCs/>
          <w:sz w:val="28"/>
          <w:szCs w:val="28"/>
        </w:rPr>
        <w:t>、活动时间</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4月下旬</w:t>
      </w:r>
    </w:p>
    <w:p>
      <w:pPr>
        <w:ind w:firstLine="562" w:firstLineChars="200"/>
        <w:outlineLvl w:val="0"/>
        <w:rPr>
          <w:rFonts w:asciiTheme="majorEastAsia" w:hAnsiTheme="majorEastAsia" w:eastAsiaTheme="majorEastAsia" w:cstheme="majorEastAsia"/>
          <w:b/>
          <w:bCs/>
          <w:sz w:val="28"/>
          <w:szCs w:val="28"/>
        </w:rPr>
        <w:pPrChange w:id="10" w:author="Microsoft Office 用户" w:date="2020-04-19T21:10:00Z">
          <w:pPr/>
        </w:pPrChange>
      </w:pPr>
      <w:r>
        <w:rPr>
          <w:rFonts w:hint="eastAsia" w:asciiTheme="majorEastAsia" w:hAnsiTheme="majorEastAsia" w:eastAsiaTheme="majorEastAsia" w:cstheme="majorEastAsia"/>
          <w:b/>
          <w:bCs/>
          <w:sz w:val="28"/>
          <w:szCs w:val="28"/>
        </w:rPr>
        <w:t>三、参加范围</w:t>
      </w:r>
    </w:p>
    <w:p>
      <w:pPr>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各二级学院团支部</w:t>
      </w:r>
      <w:ins w:id="11" w:author="Microsoft Office 用户" w:date="2020-04-19T21:10:00Z">
        <w:r>
          <w:rPr>
            <w:rFonts w:asciiTheme="majorEastAsia" w:hAnsiTheme="majorEastAsia" w:eastAsiaTheme="majorEastAsia" w:cstheme="majorEastAsia"/>
            <w:sz w:val="28"/>
            <w:szCs w:val="28"/>
          </w:rPr>
          <w:t>、</w:t>
        </w:r>
      </w:ins>
      <w:ins w:id="12" w:author="Microsoft Office 用户" w:date="2020-04-19T21:10:00Z">
        <w:r>
          <w:rPr>
            <w:rFonts w:hint="eastAsia" w:asciiTheme="majorEastAsia" w:hAnsiTheme="majorEastAsia" w:eastAsiaTheme="majorEastAsia" w:cstheme="majorEastAsia"/>
            <w:sz w:val="28"/>
            <w:szCs w:val="28"/>
          </w:rPr>
          <w:t>教工团支部</w:t>
        </w:r>
      </w:ins>
      <w:ins w:id="13" w:author="Microsoft Office 用户" w:date="2020-04-19T21:17:00Z">
        <w:r>
          <w:rPr>
            <w:rFonts w:asciiTheme="majorEastAsia" w:hAnsiTheme="majorEastAsia" w:eastAsiaTheme="majorEastAsia" w:cstheme="majorEastAsia"/>
            <w:sz w:val="28"/>
            <w:szCs w:val="28"/>
          </w:rPr>
          <w:t>、</w:t>
        </w:r>
      </w:ins>
      <w:ins w:id="14" w:author="Microsoft Office 用户" w:date="2020-04-19T21:17:00Z">
        <w:r>
          <w:rPr>
            <w:rFonts w:hint="eastAsia" w:asciiTheme="majorEastAsia" w:hAnsiTheme="majorEastAsia" w:eastAsiaTheme="majorEastAsia" w:cstheme="majorEastAsia"/>
            <w:sz w:val="28"/>
            <w:szCs w:val="28"/>
          </w:rPr>
          <w:t>社区团工委</w:t>
        </w:r>
      </w:ins>
    </w:p>
    <w:p>
      <w:pPr>
        <w:ind w:firstLine="562" w:firstLineChars="200"/>
        <w:outlineLvl w:val="0"/>
        <w:rPr>
          <w:rFonts w:asciiTheme="majorEastAsia" w:hAnsiTheme="majorEastAsia" w:eastAsiaTheme="majorEastAsia" w:cstheme="majorEastAsia"/>
          <w:b/>
          <w:bCs/>
          <w:sz w:val="28"/>
          <w:szCs w:val="28"/>
        </w:rPr>
        <w:pPrChange w:id="15" w:author="Microsoft Office 用户" w:date="2020-04-19T21:10:00Z">
          <w:pPr/>
        </w:pPrChange>
      </w:pPr>
      <w:r>
        <w:rPr>
          <w:rFonts w:hint="eastAsia" w:asciiTheme="majorEastAsia" w:hAnsiTheme="majorEastAsia" w:eastAsiaTheme="majorEastAsia" w:cstheme="majorEastAsia"/>
          <w:b/>
          <w:bCs/>
          <w:sz w:val="28"/>
          <w:szCs w:val="28"/>
        </w:rPr>
        <w:t>四、活动形式</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围绕活动主题，以</w:t>
      </w:r>
      <w:del w:id="16" w:author="Microsoft Office 用户" w:date="2020-04-19T21:15:00Z">
        <w:r>
          <w:rPr>
            <w:rFonts w:hint="eastAsia" w:asciiTheme="majorEastAsia" w:hAnsiTheme="majorEastAsia" w:eastAsiaTheme="majorEastAsia" w:cstheme="majorEastAsia"/>
            <w:sz w:val="28"/>
            <w:szCs w:val="28"/>
          </w:rPr>
          <w:delText>班级</w:delText>
        </w:r>
      </w:del>
      <w:r>
        <w:rPr>
          <w:rFonts w:hint="eastAsia" w:asciiTheme="majorEastAsia" w:hAnsiTheme="majorEastAsia" w:eastAsiaTheme="majorEastAsia" w:cstheme="majorEastAsia"/>
          <w:sz w:val="28"/>
          <w:szCs w:val="28"/>
        </w:rPr>
        <w:t>团支部为单位，依托钉钉等网络视频会议平台，开展线上学习习近平在浙江考察时的重要讲话精神大学习、大讨论活动。</w:t>
      </w:r>
    </w:p>
    <w:p>
      <w:pPr>
        <w:numPr>
          <w:ilvl w:val="0"/>
          <w:numId w:val="0"/>
        </w:numPr>
        <w:ind w:firstLine="562" w:firstLineChars="200"/>
        <w:rPr>
          <w:rFonts w:asciiTheme="majorEastAsia" w:hAnsiTheme="majorEastAsia" w:eastAsiaTheme="majorEastAsia" w:cstheme="majorEastAsia"/>
          <w:b/>
          <w:bCs/>
          <w:sz w:val="28"/>
          <w:szCs w:val="28"/>
        </w:rPr>
        <w:pPrChange w:id="17" w:author="Microsoft Office 用户" w:date="2020-04-19T21:10:00Z">
          <w:pPr>
            <w:numPr>
              <w:ilvl w:val="0"/>
              <w:numId w:val="1"/>
            </w:numPr>
          </w:pPr>
        </w:pPrChange>
      </w:pPr>
      <w:r>
        <w:rPr>
          <w:rFonts w:hint="eastAsia" w:asciiTheme="majorEastAsia" w:hAnsiTheme="majorEastAsia" w:eastAsiaTheme="majorEastAsia" w:cstheme="majorEastAsia"/>
          <w:b/>
          <w:bCs/>
          <w:sz w:val="28"/>
          <w:szCs w:val="28"/>
        </w:rPr>
        <w:t>活动内容</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集中开展“青年大学习”,各级团组织按照《关于认真学习宣传贯彻习近平总书记在浙江考察时的重要讲话精神的通知》要求,通过专题学习、宣讲交流、网上团课、理论研讨等形式,集中开展至少1次“青年大学习”,扎扎实实学讲话原文,努力领悟精神实质、牢牢把握精髓要义,以讲话精神武装头脑、指导实践、推动工作。</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2.集中开展“青年大讨论”。围绕抗击疫情、围绕战“疫”期间涌现的先进个人和典型事例,讨论中国特色社会主义制度的优越性；围绕集团二十年改革发展历程,谋划“十四五”发展战略,</w:t>
      </w:r>
      <w:del w:id="18" w:author="Microsoft Office 用户" w:date="2020-04-19T21:17:00Z">
        <w:r>
          <w:rPr>
            <w:rFonts w:asciiTheme="majorEastAsia" w:hAnsiTheme="majorEastAsia" w:eastAsiaTheme="majorEastAsia" w:cstheme="majorEastAsia"/>
            <w:sz w:val="28"/>
            <w:szCs w:val="28"/>
          </w:rPr>
          <w:delText>我校</w:delText>
        </w:r>
      </w:del>
      <w:ins w:id="19" w:author="Microsoft Office 用户" w:date="2020-04-19T21:17:00Z">
        <w:r>
          <w:rPr>
            <w:rFonts w:hint="eastAsia" w:asciiTheme="majorEastAsia" w:hAnsiTheme="majorEastAsia" w:eastAsiaTheme="majorEastAsia" w:cstheme="majorEastAsia"/>
            <w:sz w:val="28"/>
            <w:szCs w:val="28"/>
          </w:rPr>
          <w:t>学校</w:t>
        </w:r>
      </w:ins>
      <w:r>
        <w:rPr>
          <w:rFonts w:hint="eastAsia" w:asciiTheme="majorEastAsia" w:hAnsiTheme="majorEastAsia" w:eastAsiaTheme="majorEastAsia" w:cstheme="majorEastAsia"/>
          <w:sz w:val="28"/>
          <w:szCs w:val="28"/>
        </w:rPr>
        <w:t>“双高”建设，讨论助力集团</w:t>
      </w:r>
      <w:del w:id="20" w:author="Microsoft Office 用户" w:date="2020-04-19T21:16:00Z">
        <w:r>
          <w:rPr>
            <w:rFonts w:hint="eastAsia" w:asciiTheme="majorEastAsia" w:hAnsiTheme="majorEastAsia" w:eastAsiaTheme="majorEastAsia" w:cstheme="majorEastAsia"/>
            <w:sz w:val="28"/>
            <w:szCs w:val="28"/>
          </w:rPr>
          <w:delText>，助力</w:delText>
        </w:r>
      </w:del>
      <w:ins w:id="21" w:author="Microsoft Office 用户" w:date="2020-04-19T21:16:00Z">
        <w:r>
          <w:rPr>
            <w:rFonts w:asciiTheme="majorEastAsia" w:hAnsiTheme="majorEastAsia" w:eastAsiaTheme="majorEastAsia" w:cstheme="majorEastAsia"/>
            <w:sz w:val="28"/>
            <w:szCs w:val="28"/>
          </w:rPr>
          <w:t>、</w:t>
        </w:r>
      </w:ins>
      <w:del w:id="22" w:author="Microsoft Office 用户" w:date="2020-04-19T21:17:00Z">
        <w:r>
          <w:rPr>
            <w:rFonts w:asciiTheme="majorEastAsia" w:hAnsiTheme="majorEastAsia" w:eastAsiaTheme="majorEastAsia" w:cstheme="majorEastAsia"/>
            <w:sz w:val="28"/>
            <w:szCs w:val="28"/>
          </w:rPr>
          <w:delText>我校</w:delText>
        </w:r>
      </w:del>
      <w:ins w:id="23" w:author="Microsoft Office 用户" w:date="2020-04-19T21:17:00Z">
        <w:r>
          <w:rPr>
            <w:rFonts w:hint="eastAsia" w:asciiTheme="majorEastAsia" w:hAnsiTheme="majorEastAsia" w:eastAsiaTheme="majorEastAsia" w:cstheme="majorEastAsia"/>
            <w:sz w:val="28"/>
            <w:szCs w:val="28"/>
          </w:rPr>
          <w:t>学校</w:t>
        </w:r>
      </w:ins>
      <w:r>
        <w:rPr>
          <w:rFonts w:hint="eastAsia" w:asciiTheme="majorEastAsia" w:hAnsiTheme="majorEastAsia" w:eastAsiaTheme="majorEastAsia" w:cstheme="majorEastAsia"/>
          <w:sz w:val="28"/>
          <w:szCs w:val="28"/>
        </w:rPr>
        <w:t>实现高质量发展目标的新思路、新举措、新作为,通过集体讨论、征文演讲、视频展示等形式,集中开展一次“解放思想再出发、创新发展谋新篇”主题团日活动,更大范围内动员团员青年为集团创新发展、为建设“科技机电”，为服务</w:t>
      </w:r>
      <w:del w:id="24" w:author="Microsoft Office 用户" w:date="2020-04-19T21:17:00Z">
        <w:r>
          <w:rPr>
            <w:rFonts w:asciiTheme="majorEastAsia" w:hAnsiTheme="majorEastAsia" w:eastAsiaTheme="majorEastAsia" w:cstheme="majorEastAsia"/>
            <w:sz w:val="28"/>
            <w:szCs w:val="28"/>
          </w:rPr>
          <w:delText>我校</w:delText>
        </w:r>
      </w:del>
      <w:ins w:id="25" w:author="Microsoft Office 用户" w:date="2020-04-19T21:17:00Z">
        <w:r>
          <w:rPr>
            <w:rFonts w:hint="eastAsia" w:asciiTheme="majorEastAsia" w:hAnsiTheme="majorEastAsia" w:eastAsiaTheme="majorEastAsia" w:cstheme="majorEastAsia"/>
            <w:sz w:val="28"/>
            <w:szCs w:val="28"/>
          </w:rPr>
          <w:t>学校</w:t>
        </w:r>
      </w:ins>
      <w:r>
        <w:rPr>
          <w:rFonts w:hint="eastAsia" w:asciiTheme="majorEastAsia" w:hAnsiTheme="majorEastAsia" w:eastAsiaTheme="majorEastAsia" w:cstheme="majorEastAsia"/>
          <w:sz w:val="28"/>
          <w:szCs w:val="28"/>
        </w:rPr>
        <w:t>“双高”建设建言献策。</w:t>
      </w:r>
    </w:p>
    <w:p>
      <w:pPr>
        <w:ind w:firstLine="562" w:firstLineChars="200"/>
        <w:outlineLvl w:val="0"/>
        <w:rPr>
          <w:rFonts w:asciiTheme="majorEastAsia" w:hAnsiTheme="majorEastAsia" w:eastAsiaTheme="majorEastAsia" w:cstheme="majorEastAsia"/>
          <w:b/>
          <w:bCs/>
          <w:sz w:val="28"/>
          <w:szCs w:val="28"/>
        </w:rPr>
        <w:pPrChange w:id="26" w:author="Microsoft Office 用户" w:date="2020-04-19T21:10:00Z">
          <w:pPr/>
        </w:pPrChange>
      </w:pPr>
      <w:r>
        <w:rPr>
          <w:rFonts w:hint="eastAsia" w:asciiTheme="majorEastAsia" w:hAnsiTheme="majorEastAsia" w:eastAsiaTheme="majorEastAsia" w:cstheme="majorEastAsia"/>
          <w:b/>
          <w:bCs/>
          <w:sz w:val="28"/>
          <w:szCs w:val="28"/>
        </w:rPr>
        <w:t>六、工作要求</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1、加强组织领导。各团总支高度重视，切实加强组织领导，认真做好活动部署，确保活动导向正确、稳步推进、有序开展。</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2、规范活动开展。对照团省委印发的《浙江省高校团支部主题团日活动八条标准》，</w:t>
      </w:r>
      <w:del w:id="27" w:author="Microsoft Office 用户" w:date="2020-04-19T21:16:00Z">
        <w:r>
          <w:rPr>
            <w:rFonts w:hint="eastAsia" w:asciiTheme="majorEastAsia" w:hAnsiTheme="majorEastAsia" w:eastAsiaTheme="majorEastAsia" w:cstheme="majorEastAsia"/>
            <w:sz w:val="28"/>
            <w:szCs w:val="28"/>
          </w:rPr>
          <w:delText>指导二级学院结合实际制定具体工作方案，</w:delText>
        </w:r>
      </w:del>
      <w:r>
        <w:rPr>
          <w:rFonts w:hint="eastAsia" w:asciiTheme="majorEastAsia" w:hAnsiTheme="majorEastAsia" w:eastAsiaTheme="majorEastAsia" w:cstheme="majorEastAsia"/>
          <w:sz w:val="28"/>
          <w:szCs w:val="28"/>
        </w:rPr>
        <w:t>精心策划、周密谋划，切实规范活动开展。</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3、做好总结归纳。做好活动开展各环节的过程记录，形成工作闭环，完善归纳整理，加强对特别主题团日活动的宣传。</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4、线上主题团日活动照片、新闻稿于4月25日前发送至邮箱zjytw2013@qq.com</w:t>
      </w:r>
    </w:p>
    <w:p>
      <w:pPr>
        <w:rPr>
          <w:rFonts w:asciiTheme="majorEastAsia" w:hAnsiTheme="majorEastAsia" w:eastAsiaTheme="majorEastAsia" w:cstheme="majorEastAsia"/>
          <w:sz w:val="28"/>
          <w:szCs w:val="28"/>
        </w:rPr>
      </w:pP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附件：1 《关于认真学习宣传贯彻习近平总书记在浙江考察时的重要讲话精神的通知》</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附件：2《关于开展‘解放思想再出发创新发展谋新篇’主题团日活动的通知》</w:t>
      </w:r>
    </w:p>
    <w:p>
      <w:pPr>
        <w:ind w:firstLine="3080" w:firstLineChars="1100"/>
        <w:rPr>
          <w:rFonts w:asciiTheme="majorEastAsia" w:hAnsiTheme="majorEastAsia" w:eastAsiaTheme="majorEastAsia" w:cstheme="majorEastAsia"/>
          <w:sz w:val="28"/>
          <w:szCs w:val="28"/>
        </w:rPr>
      </w:pPr>
    </w:p>
    <w:p>
      <w:pPr>
        <w:ind w:firstLine="3080" w:firstLineChars="11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共青</w:t>
      </w:r>
      <w:del w:id="28" w:author="甘草" w:date="2020-04-20T08:30:58Z">
        <w:r>
          <w:rPr>
            <w:rFonts w:hint="eastAsia" w:asciiTheme="majorEastAsia" w:hAnsiTheme="majorEastAsia" w:eastAsiaTheme="majorEastAsia" w:cstheme="majorEastAsia"/>
            <w:sz w:val="28"/>
            <w:szCs w:val="28"/>
          </w:rPr>
          <w:delText>年</w:delText>
        </w:r>
      </w:del>
      <w:r>
        <w:rPr>
          <w:rFonts w:hint="eastAsia" w:asciiTheme="majorEastAsia" w:hAnsiTheme="majorEastAsia" w:eastAsiaTheme="majorEastAsia" w:cstheme="majorEastAsia"/>
          <w:sz w:val="28"/>
          <w:szCs w:val="28"/>
        </w:rPr>
        <w:t>团浙江经济职业技术学院委员会</w:t>
      </w:r>
    </w:p>
    <w:p>
      <w:pPr>
        <w:ind w:firstLine="4480" w:firstLineChars="16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2020年4月19日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1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C6B09"/>
    <w:multiLevelType w:val="singleLevel"/>
    <w:tmpl w:val="640C6B09"/>
    <w:lvl w:ilvl="0" w:tentative="0">
      <w:start w:val="5"/>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icrosoft Office 用户">
    <w15:presenceInfo w15:providerId="None" w15:userId="Microsoft Office 用户"/>
  </w15:person>
  <w15:person w15:author="甘草">
    <w15:presenceInfo w15:providerId="WPS Office" w15:userId="4067210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82C"/>
    <w:rsid w:val="0042014B"/>
    <w:rsid w:val="007A63D9"/>
    <w:rsid w:val="00DD428B"/>
    <w:rsid w:val="00FA482C"/>
    <w:rsid w:val="19CA2D04"/>
    <w:rsid w:val="1C9164B6"/>
    <w:rsid w:val="210A7940"/>
    <w:rsid w:val="34C77886"/>
    <w:rsid w:val="4F273418"/>
    <w:rsid w:val="5C091423"/>
    <w:rsid w:val="5E914831"/>
    <w:rsid w:val="6D22423A"/>
    <w:rsid w:val="6E544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uiPriority w:val="0"/>
    <w:rPr>
      <w:rFonts w:ascii="Helvetica" w:hAnsi="Helvetica"/>
      <w:sz w:val="18"/>
      <w:szCs w:val="18"/>
    </w:rPr>
  </w:style>
  <w:style w:type="character" w:customStyle="1" w:styleId="5">
    <w:name w:val="批注框文本字符"/>
    <w:basedOn w:val="4"/>
    <w:link w:val="2"/>
    <w:uiPriority w:val="0"/>
    <w:rPr>
      <w:rFonts w:ascii="Helvetica" w:hAnsi="Helvetica" w:eastAsiaTheme="minorEastAsia"/>
      <w:kern w:val="2"/>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199</Words>
  <Characters>1136</Characters>
  <Lines>9</Lines>
  <Paragraphs>2</Paragraphs>
  <TotalTime>19</TotalTime>
  <ScaleCrop>false</ScaleCrop>
  <LinksUpToDate>false</LinksUpToDate>
  <CharactersWithSpaces>1333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甘草</cp:lastModifiedBy>
  <dcterms:modified xsi:type="dcterms:W3CDTF">2020-04-20T00:31:07Z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